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1E3" w:rsidRPr="00962A81" w:rsidRDefault="000821E3" w:rsidP="000821E3">
      <w:pPr>
        <w:pStyle w:val="Title"/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 xml:space="preserve">Survey regarding Satisfaction with </w:t>
      </w:r>
      <w:del w:id="0" w:author="jose" w:date="2008-11-13T11:32:00Z">
        <w:r w:rsidRPr="00962A81" w:rsidDel="00C14383">
          <w:rPr>
            <w:rFonts w:ascii="Times New Roman" w:hAnsi="Times New Roman" w:cs="Times New Roman"/>
          </w:rPr>
          <w:delText xml:space="preserve">Information </w:delText>
        </w:r>
      </w:del>
      <w:r w:rsidRPr="00962A81">
        <w:rPr>
          <w:rFonts w:ascii="Times New Roman" w:hAnsi="Times New Roman" w:cs="Times New Roman"/>
        </w:rPr>
        <w:t>Technology at UTEP</w:t>
      </w:r>
    </w:p>
    <w:p w:rsidR="000821E3" w:rsidRPr="00962A81" w:rsidRDefault="000821E3">
      <w:p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Faculty Senate Information Technology Committee</w:t>
      </w:r>
    </w:p>
    <w:p w:rsidR="000821E3" w:rsidRDefault="006D0A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Draft of </w:t>
      </w:r>
      <w:r w:rsidR="000821E3" w:rsidRPr="00962A81">
        <w:rPr>
          <w:rFonts w:ascii="Times New Roman" w:hAnsi="Times New Roman" w:cs="Times New Roman"/>
        </w:rPr>
        <w:t>November 11, 2008, Nigel Ward</w:t>
      </w:r>
    </w:p>
    <w:p w:rsidR="00962A81" w:rsidRPr="00962A81" w:rsidRDefault="00C14383">
      <w:pPr>
        <w:rPr>
          <w:rFonts w:ascii="Times New Roman" w:hAnsi="Times New Roman" w:cs="Times New Roman"/>
        </w:rPr>
      </w:pPr>
      <w:ins w:id="1" w:author="jose" w:date="2008-11-13T11:32:00Z">
        <w:r>
          <w:rPr>
            <w:rFonts w:ascii="Times New Roman" w:hAnsi="Times New Roman" w:cs="Times New Roman"/>
          </w:rPr>
          <w:t xml:space="preserve">Comment: can incentives be used such as giving a flash drive or </w:t>
        </w:r>
        <w:proofErr w:type="spellStart"/>
        <w:r>
          <w:rPr>
            <w:rFonts w:ascii="Times New Roman" w:hAnsi="Times New Roman" w:cs="Times New Roman"/>
          </w:rPr>
          <w:t>iPOD</w:t>
        </w:r>
        <w:proofErr w:type="spellEnd"/>
        <w:r>
          <w:rPr>
            <w:rFonts w:ascii="Times New Roman" w:hAnsi="Times New Roman" w:cs="Times New Roman"/>
          </w:rPr>
          <w:t xml:space="preserve"> for participation?</w:t>
        </w:r>
      </w:ins>
    </w:p>
    <w:p w:rsidR="00962A81" w:rsidRPr="00962A81" w:rsidRDefault="00962A81">
      <w:p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 xml:space="preserve">You have been selected at random … </w:t>
      </w:r>
    </w:p>
    <w:p w:rsidR="000821E3" w:rsidRDefault="00962A81">
      <w:p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The purpose of this survey is …</w:t>
      </w:r>
    </w:p>
    <w:p w:rsidR="00962A81" w:rsidRPr="00962A81" w:rsidRDefault="00962A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We are interested in all aspects of </w:t>
      </w:r>
      <w:del w:id="2" w:author="jose" w:date="2008-11-13T11:35:00Z">
        <w:r w:rsidDel="00C14383">
          <w:rPr>
            <w:rFonts w:ascii="Times New Roman" w:hAnsi="Times New Roman" w:cs="Times New Roman"/>
          </w:rPr>
          <w:delText xml:space="preserve">IT </w:delText>
        </w:r>
      </w:del>
      <w:ins w:id="3" w:author="jose" w:date="2008-11-13T11:35:00Z">
        <w:r w:rsidR="00C14383">
          <w:rPr>
            <w:rFonts w:ascii="Times New Roman" w:hAnsi="Times New Roman" w:cs="Times New Roman"/>
          </w:rPr>
          <w:t>technology</w:t>
        </w:r>
        <w:r w:rsidR="00C14383">
          <w:rPr>
            <w:rFonts w:ascii="Times New Roman" w:hAnsi="Times New Roman" w:cs="Times New Roman"/>
          </w:rPr>
          <w:t xml:space="preserve"> </w:t>
        </w:r>
      </w:ins>
      <w:r>
        <w:rPr>
          <w:rFonts w:ascii="Times New Roman" w:hAnsi="Times New Roman" w:cs="Times New Roman"/>
        </w:rPr>
        <w:t>at UTEP, not only those handled by the Information Technology Department.</w:t>
      </w:r>
    </w:p>
    <w:p w:rsidR="000821E3" w:rsidRPr="00962A81" w:rsidRDefault="000821E3" w:rsidP="000821E3">
      <w:pPr>
        <w:pStyle w:val="Heading1"/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Demographic Questions</w:t>
      </w:r>
    </w:p>
    <w:p w:rsidR="000821E3" w:rsidRPr="00962A81" w:rsidRDefault="000821E3" w:rsidP="000821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What is your College or Unit?</w:t>
      </w:r>
    </w:p>
    <w:p w:rsidR="000821E3" w:rsidRPr="00962A81" w:rsidRDefault="000821E3" w:rsidP="000821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What is your status? (</w:t>
      </w:r>
      <w:ins w:id="4" w:author="jose" w:date="2008-11-13T11:35:00Z">
        <w:r w:rsidR="00C14383">
          <w:rPr>
            <w:rFonts w:ascii="Times New Roman" w:hAnsi="Times New Roman" w:cs="Times New Roman"/>
          </w:rPr>
          <w:t>List the student classes: freshman</w:t>
        </w:r>
        <w:proofErr w:type="gramStart"/>
        <w:r w:rsidR="00C14383">
          <w:rPr>
            <w:rFonts w:ascii="Times New Roman" w:hAnsi="Times New Roman" w:cs="Times New Roman"/>
          </w:rPr>
          <w:t>..</w:t>
        </w:r>
        <w:proofErr w:type="gramEnd"/>
        <w:r w:rsidR="00C14383">
          <w:rPr>
            <w:rFonts w:ascii="Times New Roman" w:hAnsi="Times New Roman" w:cs="Times New Roman"/>
          </w:rPr>
          <w:t>Senior, graduate</w:t>
        </w:r>
        <w:proofErr w:type="gramStart"/>
        <w:r w:rsidR="00C14383">
          <w:rPr>
            <w:rFonts w:ascii="Times New Roman" w:hAnsi="Times New Roman" w:cs="Times New Roman"/>
          </w:rPr>
          <w:t>..</w:t>
        </w:r>
      </w:ins>
      <w:proofErr w:type="gramEnd"/>
      <w:r w:rsidRPr="00962A81">
        <w:rPr>
          <w:rFonts w:ascii="Times New Roman" w:hAnsi="Times New Roman" w:cs="Times New Roman"/>
        </w:rPr>
        <w:t>lower division student , upper division student, graduate student, tenure-track faculty, instructional staff, support staff, manager/administrator, other</w:t>
      </w:r>
      <w:ins w:id="5" w:author="jose" w:date="2008-11-13T11:35:00Z">
        <w:r w:rsidR="00C14383">
          <w:rPr>
            <w:rFonts w:ascii="Times New Roman" w:hAnsi="Times New Roman" w:cs="Times New Roman"/>
          </w:rPr>
          <w:t>, include lecturer, part-time lecturer, part-time staff</w:t>
        </w:r>
      </w:ins>
      <w:r w:rsidRPr="00962A81">
        <w:rPr>
          <w:rFonts w:ascii="Times New Roman" w:hAnsi="Times New Roman" w:cs="Times New Roman"/>
        </w:rPr>
        <w:t>)</w:t>
      </w:r>
    </w:p>
    <w:p w:rsidR="000821E3" w:rsidRPr="00962A81" w:rsidRDefault="000821E3" w:rsidP="000821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How many years have you been at UTEP?</w:t>
      </w:r>
    </w:p>
    <w:p w:rsidR="000821E3" w:rsidRPr="00962A81" w:rsidRDefault="000821E3" w:rsidP="000821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Contact information (if desired, so that we can contact with you for follow-up if needed)</w:t>
      </w:r>
    </w:p>
    <w:p w:rsidR="000821E3" w:rsidRPr="00962A81" w:rsidRDefault="000821E3" w:rsidP="000821E3">
      <w:pPr>
        <w:pStyle w:val="ListParagraph"/>
        <w:rPr>
          <w:rFonts w:ascii="Times New Roman" w:hAnsi="Times New Roman" w:cs="Times New Roman"/>
        </w:rPr>
      </w:pPr>
    </w:p>
    <w:p w:rsidR="000821E3" w:rsidRDefault="000821E3" w:rsidP="000821E3">
      <w:pPr>
        <w:pStyle w:val="Heading1"/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Quantitative Questions (on a scale from 1 to 7)</w:t>
      </w:r>
      <w:ins w:id="6" w:author="jose" w:date="2008-11-13T11:36:00Z">
        <w:r w:rsidR="00C14383">
          <w:rPr>
            <w:rFonts w:ascii="Times New Roman" w:hAnsi="Times New Roman" w:cs="Times New Roman"/>
          </w:rPr>
          <w:t xml:space="preserve"> Add 0 for N/A</w:t>
        </w:r>
      </w:ins>
    </w:p>
    <w:p w:rsidR="0012452B" w:rsidRPr="0012452B" w:rsidRDefault="0012452B" w:rsidP="0012452B"/>
    <w:p w:rsidR="000821E3" w:rsidRPr="00962A81" w:rsidRDefault="000821E3" w:rsidP="000821E3">
      <w:p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 xml:space="preserve">Satisfaction with </w:t>
      </w:r>
      <w:del w:id="7" w:author="jose" w:date="2008-11-13T11:36:00Z">
        <w:r w:rsidRPr="00962A81" w:rsidDel="00C14383">
          <w:rPr>
            <w:rFonts w:ascii="Times New Roman" w:hAnsi="Times New Roman" w:cs="Times New Roman"/>
          </w:rPr>
          <w:delText xml:space="preserve">IT </w:delText>
        </w:r>
      </w:del>
      <w:ins w:id="8" w:author="jose" w:date="2008-11-13T11:36:00Z">
        <w:r w:rsidR="00C14383">
          <w:rPr>
            <w:rFonts w:ascii="Times New Roman" w:hAnsi="Times New Roman" w:cs="Times New Roman"/>
          </w:rPr>
          <w:t>technology</w:t>
        </w:r>
        <w:r w:rsidR="00C14383" w:rsidRPr="00962A81">
          <w:rPr>
            <w:rFonts w:ascii="Times New Roman" w:hAnsi="Times New Roman" w:cs="Times New Roman"/>
          </w:rPr>
          <w:t xml:space="preserve"> </w:t>
        </w:r>
      </w:ins>
      <w:r w:rsidRPr="00962A81">
        <w:rPr>
          <w:rFonts w:ascii="Times New Roman" w:hAnsi="Times New Roman" w:cs="Times New Roman"/>
        </w:rPr>
        <w:t>at UTEP in support of key activities</w:t>
      </w:r>
    </w:p>
    <w:p w:rsidR="000821E3" w:rsidRDefault="000821E3" w:rsidP="000821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Support for teaching</w:t>
      </w:r>
    </w:p>
    <w:p w:rsidR="00962A81" w:rsidRDefault="00962A81" w:rsidP="000821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Support for student learning</w:t>
      </w:r>
    </w:p>
    <w:p w:rsidR="00962A81" w:rsidRPr="00962A81" w:rsidRDefault="00962A81" w:rsidP="000821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Support for other student</w:t>
      </w:r>
      <w:ins w:id="9" w:author="jose" w:date="2008-11-13T11:37:00Z">
        <w:r w:rsidR="00C14383">
          <w:rPr>
            <w:rFonts w:ascii="Times New Roman" w:hAnsi="Times New Roman" w:cs="Times New Roman"/>
          </w:rPr>
          <w:t xml:space="preserve"> and faculty</w:t>
        </w:r>
      </w:ins>
      <w:r>
        <w:rPr>
          <w:rFonts w:ascii="Times New Roman" w:hAnsi="Times New Roman" w:cs="Times New Roman"/>
        </w:rPr>
        <w:t xml:space="preserve"> services (registration, parking</w:t>
      </w:r>
      <w:ins w:id="10" w:author="jose" w:date="2008-11-13T11:37:00Z">
        <w:r w:rsidR="00C14383">
          <w:rPr>
            <w:rFonts w:ascii="Times New Roman" w:hAnsi="Times New Roman" w:cs="Times New Roman"/>
          </w:rPr>
          <w:t xml:space="preserve"> tickets-citations</w:t>
        </w:r>
      </w:ins>
      <w:r>
        <w:rPr>
          <w:rFonts w:ascii="Times New Roman" w:hAnsi="Times New Roman" w:cs="Times New Roman"/>
        </w:rPr>
        <w:t>, financial aid …)</w:t>
      </w:r>
    </w:p>
    <w:p w:rsidR="00962A81" w:rsidRPr="00962A81" w:rsidRDefault="00962A81" w:rsidP="00962A81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Support for communication with students</w:t>
      </w:r>
      <w:ins w:id="11" w:author="jose" w:date="2008-11-13T11:37:00Z">
        <w:r w:rsidR="00C14383">
          <w:rPr>
            <w:rFonts w:ascii="Times New Roman" w:hAnsi="Times New Roman" w:cs="Times New Roman"/>
          </w:rPr>
          <w:t xml:space="preserve"> </w:t>
        </w:r>
        <w:proofErr w:type="spellStart"/>
        <w:r w:rsidR="00C14383">
          <w:rPr>
            <w:rFonts w:ascii="Times New Roman" w:hAnsi="Times New Roman" w:cs="Times New Roman"/>
          </w:rPr>
          <w:t>webct</w:t>
        </w:r>
        <w:proofErr w:type="spellEnd"/>
        <w:r w:rsidR="00C14383">
          <w:rPr>
            <w:rFonts w:ascii="Times New Roman" w:hAnsi="Times New Roman" w:cs="Times New Roman"/>
          </w:rPr>
          <w:t xml:space="preserve">, </w:t>
        </w:r>
        <w:proofErr w:type="spellStart"/>
        <w:r w:rsidR="00C14383">
          <w:rPr>
            <w:rFonts w:ascii="Times New Roman" w:hAnsi="Times New Roman" w:cs="Times New Roman"/>
          </w:rPr>
          <w:t>coursemine</w:t>
        </w:r>
        <w:proofErr w:type="spellEnd"/>
        <w:r w:rsidR="00C14383">
          <w:rPr>
            <w:rFonts w:ascii="Times New Roman" w:hAnsi="Times New Roman" w:cs="Times New Roman"/>
          </w:rPr>
          <w:t xml:space="preserve">, e-mail, listserv, </w:t>
        </w:r>
        <w:proofErr w:type="spellStart"/>
        <w:r w:rsidR="00C14383">
          <w:rPr>
            <w:rFonts w:ascii="Times New Roman" w:hAnsi="Times New Roman" w:cs="Times New Roman"/>
          </w:rPr>
          <w:t>mpace</w:t>
        </w:r>
        <w:proofErr w:type="spellEnd"/>
        <w:r w:rsidR="00C14383">
          <w:rPr>
            <w:rFonts w:ascii="Times New Roman" w:hAnsi="Times New Roman" w:cs="Times New Roman"/>
          </w:rPr>
          <w:t xml:space="preserve">, </w:t>
        </w:r>
        <w:proofErr w:type="spellStart"/>
        <w:r w:rsidR="00C14383">
          <w:rPr>
            <w:rFonts w:ascii="Times New Roman" w:hAnsi="Times New Roman" w:cs="Times New Roman"/>
          </w:rPr>
          <w:t>elluminate</w:t>
        </w:r>
        <w:proofErr w:type="spellEnd"/>
        <w:r w:rsidR="00C14383">
          <w:rPr>
            <w:rFonts w:ascii="Times New Roman" w:hAnsi="Times New Roman" w:cs="Times New Roman"/>
          </w:rPr>
          <w:t>, wiki</w:t>
        </w:r>
      </w:ins>
    </w:p>
    <w:p w:rsidR="000821E3" w:rsidRPr="00962A81" w:rsidRDefault="000821E3" w:rsidP="000821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Support for communication among faculty and staff</w:t>
      </w:r>
    </w:p>
    <w:p w:rsidR="000821E3" w:rsidRPr="00962A81" w:rsidRDefault="000821E3" w:rsidP="000821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Support for communication with the outside (web, telephone, email</w:t>
      </w:r>
      <w:ins w:id="12" w:author="jose" w:date="2008-11-13T11:38:00Z">
        <w:r w:rsidR="00C14383">
          <w:rPr>
            <w:rFonts w:ascii="Times New Roman" w:hAnsi="Times New Roman" w:cs="Times New Roman"/>
          </w:rPr>
          <w:t>, video and web conferencing</w:t>
        </w:r>
      </w:ins>
      <w:r w:rsidRPr="00962A81">
        <w:rPr>
          <w:rFonts w:ascii="Times New Roman" w:hAnsi="Times New Roman" w:cs="Times New Roman"/>
        </w:rPr>
        <w:t>)</w:t>
      </w:r>
    </w:p>
    <w:p w:rsidR="00CE1804" w:rsidRPr="00962A81" w:rsidRDefault="00CE1804" w:rsidP="000821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del w:id="13" w:author="jose" w:date="2008-11-13T11:39:00Z">
        <w:r w:rsidRPr="00962A81" w:rsidDel="00C14383">
          <w:rPr>
            <w:rFonts w:ascii="Times New Roman" w:hAnsi="Times New Roman" w:cs="Times New Roman"/>
          </w:rPr>
          <w:delText xml:space="preserve">IT </w:delText>
        </w:r>
      </w:del>
      <w:ins w:id="14" w:author="jose" w:date="2008-11-13T11:39:00Z">
        <w:r w:rsidR="00C14383">
          <w:rPr>
            <w:rFonts w:ascii="Times New Roman" w:hAnsi="Times New Roman" w:cs="Times New Roman"/>
          </w:rPr>
          <w:t>Technology</w:t>
        </w:r>
        <w:r w:rsidR="00C14383" w:rsidRPr="00962A81">
          <w:rPr>
            <w:rFonts w:ascii="Times New Roman" w:hAnsi="Times New Roman" w:cs="Times New Roman"/>
          </w:rPr>
          <w:t xml:space="preserve"> </w:t>
        </w:r>
      </w:ins>
      <w:r w:rsidRPr="00962A81">
        <w:rPr>
          <w:rFonts w:ascii="Times New Roman" w:hAnsi="Times New Roman" w:cs="Times New Roman"/>
        </w:rPr>
        <w:t xml:space="preserve">at UTEP </w:t>
      </w:r>
      <w:del w:id="15" w:author="jose" w:date="2008-11-13T11:39:00Z">
        <w:r w:rsidRPr="00962A81" w:rsidDel="00C14383">
          <w:rPr>
            <w:rFonts w:ascii="Times New Roman" w:hAnsi="Times New Roman" w:cs="Times New Roman"/>
          </w:rPr>
          <w:delText xml:space="preserve">is adequate </w:delText>
        </w:r>
      </w:del>
      <w:r w:rsidRPr="00962A81">
        <w:rPr>
          <w:rFonts w:ascii="Times New Roman" w:hAnsi="Times New Roman" w:cs="Times New Roman"/>
        </w:rPr>
        <w:t xml:space="preserve">for me to get my work done </w:t>
      </w:r>
      <w:r w:rsidR="00BB3CEA" w:rsidRPr="00962A81">
        <w:rPr>
          <w:rFonts w:ascii="Times New Roman" w:hAnsi="Times New Roman" w:cs="Times New Roman"/>
        </w:rPr>
        <w:t xml:space="preserve">effectively and </w:t>
      </w:r>
      <w:r w:rsidRPr="00962A81">
        <w:rPr>
          <w:rFonts w:ascii="Times New Roman" w:hAnsi="Times New Roman" w:cs="Times New Roman"/>
        </w:rPr>
        <w:t>efficiently</w:t>
      </w:r>
    </w:p>
    <w:p w:rsidR="000821E3" w:rsidRPr="00962A81" w:rsidRDefault="000821E3" w:rsidP="000821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General level of support for UTEP’s mission</w:t>
      </w:r>
      <w:ins w:id="16" w:author="jose" w:date="2008-11-13T11:38:00Z">
        <w:r w:rsidR="00C14383">
          <w:rPr>
            <w:rFonts w:ascii="Times New Roman" w:hAnsi="Times New Roman" w:cs="Times New Roman"/>
          </w:rPr>
          <w:t xml:space="preserve"> </w:t>
        </w:r>
        <w:r w:rsidR="00C14383">
          <w:fldChar w:fldCharType="begin"/>
        </w:r>
        <w:r w:rsidR="00C14383">
          <w:instrText xml:space="preserve"> HYPERLINK "http://www.utep.edu/aboututep/visionmissionandgoals.aspx" </w:instrText>
        </w:r>
        <w:r w:rsidR="00C14383">
          <w:fldChar w:fldCharType="separate"/>
        </w:r>
        <w:r w:rsidR="00C14383">
          <w:rPr>
            <w:rStyle w:val="Hyperlink"/>
          </w:rPr>
          <w:t>http://www.utep.edu/aboututep/visionmissionandgoals.aspx</w:t>
        </w:r>
        <w:r w:rsidR="00C14383">
          <w:fldChar w:fldCharType="end"/>
        </w:r>
        <w:r w:rsidR="00C14383">
          <w:t xml:space="preserve"> </w:t>
        </w:r>
      </w:ins>
    </w:p>
    <w:p w:rsidR="000821E3" w:rsidRPr="00962A81" w:rsidRDefault="000821E3" w:rsidP="000821E3">
      <w:p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lastRenderedPageBreak/>
        <w:t>Satisfaction with</w:t>
      </w:r>
      <w:r w:rsidR="00B72FF1">
        <w:rPr>
          <w:rFonts w:ascii="Times New Roman" w:hAnsi="Times New Roman" w:cs="Times New Roman"/>
        </w:rPr>
        <w:t xml:space="preserve"> </w:t>
      </w:r>
      <w:del w:id="17" w:author="jose" w:date="2008-11-13T11:39:00Z">
        <w:r w:rsidR="00B72FF1" w:rsidDel="00C14383">
          <w:rPr>
            <w:rFonts w:ascii="Times New Roman" w:hAnsi="Times New Roman" w:cs="Times New Roman"/>
          </w:rPr>
          <w:delText xml:space="preserve">IT </w:delText>
        </w:r>
      </w:del>
      <w:ins w:id="18" w:author="jose" w:date="2008-11-13T11:39:00Z">
        <w:r w:rsidR="00C14383">
          <w:rPr>
            <w:rFonts w:ascii="Times New Roman" w:hAnsi="Times New Roman" w:cs="Times New Roman"/>
          </w:rPr>
          <w:t>technology</w:t>
        </w:r>
        <w:r w:rsidR="00C14383">
          <w:rPr>
            <w:rFonts w:ascii="Times New Roman" w:hAnsi="Times New Roman" w:cs="Times New Roman"/>
          </w:rPr>
          <w:t xml:space="preserve"> </w:t>
        </w:r>
      </w:ins>
      <w:r w:rsidR="00B72FF1">
        <w:rPr>
          <w:rFonts w:ascii="Times New Roman" w:hAnsi="Times New Roman" w:cs="Times New Roman"/>
        </w:rPr>
        <w:t>at UTEP regarding the major</w:t>
      </w:r>
      <w:r w:rsidRPr="00962A81">
        <w:rPr>
          <w:rFonts w:ascii="Times New Roman" w:hAnsi="Times New Roman" w:cs="Times New Roman"/>
        </w:rPr>
        <w:t xml:space="preserve"> service</w:t>
      </w:r>
      <w:r w:rsidR="00B72FF1">
        <w:rPr>
          <w:rFonts w:ascii="Times New Roman" w:hAnsi="Times New Roman" w:cs="Times New Roman"/>
        </w:rPr>
        <w:t xml:space="preserve"> categories</w:t>
      </w:r>
    </w:p>
    <w:p w:rsidR="000821E3" w:rsidRPr="00962A81" w:rsidRDefault="000821E3" w:rsidP="000821E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Networking</w:t>
      </w:r>
      <w:r w:rsidR="00791D91" w:rsidRPr="00962A81">
        <w:rPr>
          <w:rFonts w:ascii="Times New Roman" w:hAnsi="Times New Roman" w:cs="Times New Roman"/>
        </w:rPr>
        <w:t xml:space="preserve"> (including wireless)</w:t>
      </w:r>
    </w:p>
    <w:p w:rsidR="000821E3" w:rsidRPr="00962A81" w:rsidRDefault="000821E3" w:rsidP="000821E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Email</w:t>
      </w:r>
    </w:p>
    <w:p w:rsidR="00791D91" w:rsidRPr="00962A81" w:rsidRDefault="00791D91" w:rsidP="000821E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del w:id="19" w:author="jose" w:date="2008-11-13T11:40:00Z">
        <w:r w:rsidRPr="00962A81" w:rsidDel="00C14383">
          <w:rPr>
            <w:rFonts w:ascii="Times New Roman" w:hAnsi="Times New Roman" w:cs="Times New Roman"/>
          </w:rPr>
          <w:delText xml:space="preserve">Audiovisual </w:delText>
        </w:r>
      </w:del>
      <w:ins w:id="20" w:author="jose" w:date="2008-11-13T11:40:00Z">
        <w:r w:rsidR="00C14383">
          <w:rPr>
            <w:rFonts w:ascii="Times New Roman" w:hAnsi="Times New Roman" w:cs="Times New Roman"/>
          </w:rPr>
          <w:t>Multimedia/AV</w:t>
        </w:r>
        <w:r w:rsidR="00C14383" w:rsidRPr="00962A81">
          <w:rPr>
            <w:rFonts w:ascii="Times New Roman" w:hAnsi="Times New Roman" w:cs="Times New Roman"/>
          </w:rPr>
          <w:t xml:space="preserve"> </w:t>
        </w:r>
      </w:ins>
      <w:r w:rsidRPr="00962A81">
        <w:rPr>
          <w:rFonts w:ascii="Times New Roman" w:hAnsi="Times New Roman" w:cs="Times New Roman"/>
        </w:rPr>
        <w:t>classrooms</w:t>
      </w:r>
    </w:p>
    <w:p w:rsidR="00791D91" w:rsidRPr="00962A81" w:rsidRDefault="00791D91" w:rsidP="000821E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Telephones</w:t>
      </w:r>
    </w:p>
    <w:p w:rsidR="00791D91" w:rsidRPr="00962A81" w:rsidRDefault="00791D91" w:rsidP="000821E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Web</w:t>
      </w:r>
      <w:r w:rsidR="0056358C">
        <w:rPr>
          <w:rFonts w:ascii="Times New Roman" w:hAnsi="Times New Roman" w:cs="Times New Roman"/>
        </w:rPr>
        <w:t xml:space="preserve"> (including the content)</w:t>
      </w:r>
    </w:p>
    <w:p w:rsidR="00791D91" w:rsidRPr="00962A81" w:rsidRDefault="00791D91" w:rsidP="000821E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Distance learning</w:t>
      </w:r>
    </w:p>
    <w:p w:rsidR="00791D91" w:rsidRPr="00962A81" w:rsidRDefault="00791D91" w:rsidP="000821E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Faculty and staff desktop and laptop machines (hardware)</w:t>
      </w:r>
    </w:p>
    <w:p w:rsidR="00791D91" w:rsidRPr="00962A81" w:rsidRDefault="00791D91" w:rsidP="000821E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 xml:space="preserve"> ditto (software) </w:t>
      </w:r>
    </w:p>
    <w:p w:rsidR="00791D91" w:rsidRPr="00962A81" w:rsidRDefault="00791D91" w:rsidP="000821E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Computer labs for student use</w:t>
      </w:r>
    </w:p>
    <w:p w:rsidR="00791D91" w:rsidRPr="00962A81" w:rsidRDefault="00791D91" w:rsidP="000821E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Special needs (software licensing</w:t>
      </w:r>
      <w:ins w:id="21" w:author="jose" w:date="2008-11-13T11:40:00Z">
        <w:r w:rsidR="00083E09">
          <w:rPr>
            <w:rFonts w:ascii="Times New Roman" w:hAnsi="Times New Roman" w:cs="Times New Roman"/>
          </w:rPr>
          <w:t xml:space="preserve"> ADA hardware software</w:t>
        </w:r>
      </w:ins>
      <w:r w:rsidR="00BC688F">
        <w:rPr>
          <w:rFonts w:ascii="Times New Roman" w:hAnsi="Times New Roman" w:cs="Times New Roman"/>
        </w:rPr>
        <w:t>)</w:t>
      </w:r>
    </w:p>
    <w:p w:rsidR="00791D91" w:rsidRPr="00962A81" w:rsidRDefault="00791D91" w:rsidP="000821E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Security (surveillance, access control</w:t>
      </w:r>
      <w:ins w:id="22" w:author="jose" w:date="2008-11-13T11:40:00Z">
        <w:r w:rsidR="00083E09">
          <w:rPr>
            <w:rFonts w:ascii="Times New Roman" w:hAnsi="Times New Roman" w:cs="Times New Roman"/>
          </w:rPr>
          <w:t xml:space="preserve"> swipe card</w:t>
        </w:r>
      </w:ins>
      <w:r w:rsidRPr="00962A81">
        <w:rPr>
          <w:rFonts w:ascii="Times New Roman" w:hAnsi="Times New Roman" w:cs="Times New Roman"/>
        </w:rPr>
        <w:t>, computer security)</w:t>
      </w:r>
    </w:p>
    <w:p w:rsidR="00791D91" w:rsidRPr="00962A81" w:rsidRDefault="00791D91" w:rsidP="000821E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Special projects (things requiring programming or custom installation</w:t>
      </w:r>
      <w:ins w:id="23" w:author="jose" w:date="2008-11-13T11:41:00Z">
        <w:r w:rsidR="00083E09">
          <w:rPr>
            <w:rFonts w:ascii="Times New Roman" w:hAnsi="Times New Roman" w:cs="Times New Roman"/>
          </w:rPr>
          <w:t xml:space="preserve"> UTEP Today, PC Replacement</w:t>
        </w:r>
      </w:ins>
      <w:r w:rsidRPr="00962A81">
        <w:rPr>
          <w:rFonts w:ascii="Times New Roman" w:hAnsi="Times New Roman" w:cs="Times New Roman"/>
        </w:rPr>
        <w:t>)</w:t>
      </w:r>
    </w:p>
    <w:p w:rsidR="00791D91" w:rsidRPr="00962A81" w:rsidRDefault="00BF0D7C" w:rsidP="000821E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 xml:space="preserve">Shared </w:t>
      </w:r>
      <w:proofErr w:type="spellStart"/>
      <w:r w:rsidRPr="00962A81">
        <w:rPr>
          <w:rFonts w:ascii="Times New Roman" w:hAnsi="Times New Roman" w:cs="Times New Roman"/>
        </w:rPr>
        <w:t>filespace</w:t>
      </w:r>
      <w:proofErr w:type="spellEnd"/>
      <w:r w:rsidRPr="00962A81">
        <w:rPr>
          <w:rFonts w:ascii="Times New Roman" w:hAnsi="Times New Roman" w:cs="Times New Roman"/>
        </w:rPr>
        <w:t>, backups</w:t>
      </w:r>
      <w:ins w:id="24" w:author="jose" w:date="2008-11-13T11:41:00Z">
        <w:r w:rsidR="00083E09">
          <w:rPr>
            <w:rFonts w:ascii="Times New Roman" w:hAnsi="Times New Roman" w:cs="Times New Roman"/>
          </w:rPr>
          <w:t xml:space="preserve"> </w:t>
        </w:r>
        <w:proofErr w:type="spellStart"/>
        <w:r w:rsidR="00083E09">
          <w:rPr>
            <w:rFonts w:ascii="Times New Roman" w:hAnsi="Times New Roman" w:cs="Times New Roman"/>
          </w:rPr>
          <w:t>mspace</w:t>
        </w:r>
      </w:ins>
      <w:proofErr w:type="spellEnd"/>
    </w:p>
    <w:p w:rsidR="00BF0D7C" w:rsidRDefault="00BF0D7C" w:rsidP="000821E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Goldmine, Banner and other service applications</w:t>
      </w:r>
    </w:p>
    <w:p w:rsidR="00BC688F" w:rsidRPr="00962A81" w:rsidRDefault="00BC688F" w:rsidP="000821E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Other (please specify)</w:t>
      </w:r>
    </w:p>
    <w:p w:rsidR="000821E3" w:rsidRPr="00962A81" w:rsidRDefault="000821E3" w:rsidP="000821E3">
      <w:p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 xml:space="preserve">Satisfaction with aspects of </w:t>
      </w:r>
      <w:del w:id="25" w:author="jose" w:date="2008-11-13T11:41:00Z">
        <w:r w:rsidRPr="00962A81" w:rsidDel="00083E09">
          <w:rPr>
            <w:rFonts w:ascii="Times New Roman" w:hAnsi="Times New Roman" w:cs="Times New Roman"/>
          </w:rPr>
          <w:delText xml:space="preserve">IT </w:delText>
        </w:r>
      </w:del>
      <w:ins w:id="26" w:author="jose" w:date="2008-11-13T11:41:00Z">
        <w:r w:rsidR="00083E09">
          <w:rPr>
            <w:rFonts w:ascii="Times New Roman" w:hAnsi="Times New Roman" w:cs="Times New Roman"/>
          </w:rPr>
          <w:t>technology</w:t>
        </w:r>
        <w:r w:rsidR="00083E09" w:rsidRPr="00962A81">
          <w:rPr>
            <w:rFonts w:ascii="Times New Roman" w:hAnsi="Times New Roman" w:cs="Times New Roman"/>
          </w:rPr>
          <w:t xml:space="preserve"> </w:t>
        </w:r>
      </w:ins>
      <w:r w:rsidRPr="00962A81">
        <w:rPr>
          <w:rFonts w:ascii="Times New Roman" w:hAnsi="Times New Roman" w:cs="Times New Roman"/>
        </w:rPr>
        <w:t>services</w:t>
      </w:r>
    </w:p>
    <w:p w:rsidR="000821E3" w:rsidRPr="00962A81" w:rsidRDefault="000821E3" w:rsidP="000821E3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I</w:t>
      </w:r>
      <w:r w:rsidR="00BC688F">
        <w:rPr>
          <w:rFonts w:ascii="Times New Roman" w:hAnsi="Times New Roman" w:cs="Times New Roman"/>
        </w:rPr>
        <w:t xml:space="preserve"> feel that information about IT </w:t>
      </w:r>
      <w:r w:rsidRPr="00962A81">
        <w:rPr>
          <w:rFonts w:ascii="Times New Roman" w:hAnsi="Times New Roman" w:cs="Times New Roman"/>
        </w:rPr>
        <w:t xml:space="preserve">services and policies </w:t>
      </w:r>
      <w:r w:rsidR="00BC688F">
        <w:rPr>
          <w:rFonts w:ascii="Times New Roman" w:hAnsi="Times New Roman" w:cs="Times New Roman"/>
        </w:rPr>
        <w:t>at UTEP is easy to get.</w:t>
      </w:r>
    </w:p>
    <w:p w:rsidR="000821E3" w:rsidRPr="00962A81" w:rsidRDefault="00BC688F" w:rsidP="000821E3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feel well informed about IT events such as downtime, upgrades, and new services</w:t>
      </w:r>
    </w:p>
    <w:p w:rsidR="000821E3" w:rsidRPr="00962A81" w:rsidRDefault="00CE1804" w:rsidP="000821E3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 xml:space="preserve">I know where to get help regarding IT needs </w:t>
      </w:r>
    </w:p>
    <w:p w:rsidR="00BF0D7C" w:rsidRPr="00962A81" w:rsidRDefault="00BF0D7C" w:rsidP="000821E3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 xml:space="preserve">I feel </w:t>
      </w:r>
      <w:r w:rsidR="00BC688F">
        <w:rPr>
          <w:rFonts w:ascii="Times New Roman" w:hAnsi="Times New Roman" w:cs="Times New Roman"/>
        </w:rPr>
        <w:t>that the training I need to effectively use IT services is available</w:t>
      </w:r>
    </w:p>
    <w:p w:rsidR="00791D91" w:rsidRPr="00BC688F" w:rsidRDefault="00BC688F" w:rsidP="00791D91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BC688F">
        <w:rPr>
          <w:rFonts w:ascii="Times New Roman" w:hAnsi="Times New Roman" w:cs="Times New Roman"/>
        </w:rPr>
        <w:t xml:space="preserve">I find it easy to get help to solve my problems. </w:t>
      </w:r>
    </w:p>
    <w:p w:rsidR="00791D91" w:rsidRPr="00962A81" w:rsidRDefault="00715996" w:rsidP="00715996">
      <w:pPr>
        <w:pStyle w:val="Heading1"/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Open-Ended Questions</w:t>
      </w:r>
      <w:ins w:id="27" w:author="jose" w:date="2008-11-13T11:46:00Z">
        <w:r w:rsidR="00083E09">
          <w:rPr>
            <w:rFonts w:ascii="Times New Roman" w:hAnsi="Times New Roman" w:cs="Times New Roman"/>
          </w:rPr>
          <w:t xml:space="preserve"> </w:t>
        </w:r>
        <w:proofErr w:type="gramStart"/>
        <w:r w:rsidR="00083E09">
          <w:rPr>
            <w:rFonts w:ascii="Times New Roman" w:hAnsi="Times New Roman" w:cs="Times New Roman"/>
          </w:rPr>
          <w:t>The</w:t>
        </w:r>
        <w:proofErr w:type="gramEnd"/>
        <w:r w:rsidR="00083E09">
          <w:rPr>
            <w:rFonts w:ascii="Times New Roman" w:hAnsi="Times New Roman" w:cs="Times New Roman"/>
          </w:rPr>
          <w:t xml:space="preserve"> fewer the better</w:t>
        </w:r>
      </w:ins>
    </w:p>
    <w:p w:rsidR="000821E3" w:rsidRPr="00962A81" w:rsidRDefault="00715996" w:rsidP="00715996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 xml:space="preserve">Good experiences with </w:t>
      </w:r>
      <w:del w:id="28" w:author="jose" w:date="2008-11-13T11:42:00Z">
        <w:r w:rsidRPr="00962A81" w:rsidDel="00083E09">
          <w:rPr>
            <w:rFonts w:ascii="Times New Roman" w:hAnsi="Times New Roman" w:cs="Times New Roman"/>
          </w:rPr>
          <w:delText xml:space="preserve">IT </w:delText>
        </w:r>
      </w:del>
      <w:ins w:id="29" w:author="jose" w:date="2008-11-13T11:42:00Z">
        <w:r w:rsidR="00083E09">
          <w:rPr>
            <w:rFonts w:ascii="Times New Roman" w:hAnsi="Times New Roman" w:cs="Times New Roman"/>
          </w:rPr>
          <w:t>technology support</w:t>
        </w:r>
        <w:r w:rsidR="00083E09" w:rsidRPr="00962A81">
          <w:rPr>
            <w:rFonts w:ascii="Times New Roman" w:hAnsi="Times New Roman" w:cs="Times New Roman"/>
          </w:rPr>
          <w:t xml:space="preserve"> </w:t>
        </w:r>
      </w:ins>
      <w:r w:rsidRPr="00962A81">
        <w:rPr>
          <w:rFonts w:ascii="Times New Roman" w:hAnsi="Times New Roman" w:cs="Times New Roman"/>
        </w:rPr>
        <w:t>at UTEP</w:t>
      </w:r>
      <w:r w:rsidR="00870531">
        <w:rPr>
          <w:rFonts w:ascii="Times New Roman" w:hAnsi="Times New Roman" w:cs="Times New Roman"/>
        </w:rPr>
        <w:t xml:space="preserve"> (within the past year)</w:t>
      </w:r>
    </w:p>
    <w:p w:rsidR="00DF1383" w:rsidRPr="00962A81" w:rsidRDefault="00DF1383" w:rsidP="00DF1383">
      <w:pPr>
        <w:pStyle w:val="ListParagraph"/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(</w:t>
      </w:r>
      <w:proofErr w:type="gramStart"/>
      <w:r w:rsidRPr="00962A81">
        <w:rPr>
          <w:rFonts w:ascii="Times New Roman" w:hAnsi="Times New Roman" w:cs="Times New Roman"/>
        </w:rPr>
        <w:t>what</w:t>
      </w:r>
      <w:proofErr w:type="gramEnd"/>
      <w:r w:rsidRPr="00962A81">
        <w:rPr>
          <w:rFonts w:ascii="Times New Roman" w:hAnsi="Times New Roman" w:cs="Times New Roman"/>
        </w:rPr>
        <w:t xml:space="preserve"> you wanted, what you got, what you did, what </w:t>
      </w:r>
      <w:del w:id="30" w:author="jose" w:date="2008-11-13T11:42:00Z">
        <w:r w:rsidRPr="00962A81" w:rsidDel="00083E09">
          <w:rPr>
            <w:rFonts w:ascii="Times New Roman" w:hAnsi="Times New Roman" w:cs="Times New Roman"/>
          </w:rPr>
          <w:delText xml:space="preserve">IT </w:delText>
        </w:r>
      </w:del>
      <w:ins w:id="31" w:author="jose" w:date="2008-11-13T11:42:00Z">
        <w:r w:rsidR="00083E09">
          <w:rPr>
            <w:rFonts w:ascii="Times New Roman" w:hAnsi="Times New Roman" w:cs="Times New Roman"/>
          </w:rPr>
          <w:t>technology support</w:t>
        </w:r>
        <w:r w:rsidR="00083E09" w:rsidRPr="00962A81">
          <w:rPr>
            <w:rFonts w:ascii="Times New Roman" w:hAnsi="Times New Roman" w:cs="Times New Roman"/>
          </w:rPr>
          <w:t xml:space="preserve"> </w:t>
        </w:r>
      </w:ins>
      <w:r w:rsidRPr="00962A81">
        <w:rPr>
          <w:rFonts w:ascii="Times New Roman" w:hAnsi="Times New Roman" w:cs="Times New Roman"/>
        </w:rPr>
        <w:t>did, how it was resolved, lessons to learn</w:t>
      </w:r>
      <w:ins w:id="32" w:author="jose" w:date="2008-11-13T11:42:00Z">
        <w:r w:rsidR="00083E09">
          <w:rPr>
            <w:rFonts w:ascii="Times New Roman" w:hAnsi="Times New Roman" w:cs="Times New Roman"/>
          </w:rPr>
          <w:t>, who provided that support</w:t>
        </w:r>
      </w:ins>
      <w:r w:rsidRPr="00962A81">
        <w:rPr>
          <w:rFonts w:ascii="Times New Roman" w:hAnsi="Times New Roman" w:cs="Times New Roman"/>
        </w:rPr>
        <w:t>)</w:t>
      </w:r>
    </w:p>
    <w:p w:rsidR="00715996" w:rsidRPr="00962A81" w:rsidRDefault="00715996" w:rsidP="00715996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 xml:space="preserve">Bad experiences with </w:t>
      </w:r>
      <w:del w:id="33" w:author="jose" w:date="2008-11-13T11:42:00Z">
        <w:r w:rsidRPr="00962A81" w:rsidDel="00083E09">
          <w:rPr>
            <w:rFonts w:ascii="Times New Roman" w:hAnsi="Times New Roman" w:cs="Times New Roman"/>
          </w:rPr>
          <w:delText xml:space="preserve">IT </w:delText>
        </w:r>
      </w:del>
      <w:ins w:id="34" w:author="jose" w:date="2008-11-13T11:42:00Z">
        <w:r w:rsidR="00083E09">
          <w:rPr>
            <w:rFonts w:ascii="Times New Roman" w:hAnsi="Times New Roman" w:cs="Times New Roman"/>
          </w:rPr>
          <w:t>technology</w:t>
        </w:r>
        <w:r w:rsidR="00083E09" w:rsidRPr="00962A81">
          <w:rPr>
            <w:rFonts w:ascii="Times New Roman" w:hAnsi="Times New Roman" w:cs="Times New Roman"/>
          </w:rPr>
          <w:t xml:space="preserve"> </w:t>
        </w:r>
      </w:ins>
      <w:r w:rsidRPr="00962A81">
        <w:rPr>
          <w:rFonts w:ascii="Times New Roman" w:hAnsi="Times New Roman" w:cs="Times New Roman"/>
        </w:rPr>
        <w:t>at UTEP</w:t>
      </w:r>
    </w:p>
    <w:p w:rsidR="00DF1383" w:rsidRPr="00962A81" w:rsidRDefault="00DF1383" w:rsidP="00DF1383">
      <w:pPr>
        <w:pStyle w:val="ListParagraph"/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(</w:t>
      </w:r>
      <w:proofErr w:type="gramStart"/>
      <w:r w:rsidRPr="00962A81">
        <w:rPr>
          <w:rFonts w:ascii="Times New Roman" w:hAnsi="Times New Roman" w:cs="Times New Roman"/>
        </w:rPr>
        <w:t>as</w:t>
      </w:r>
      <w:proofErr w:type="gramEnd"/>
      <w:r w:rsidRPr="00962A81">
        <w:rPr>
          <w:rFonts w:ascii="Times New Roman" w:hAnsi="Times New Roman" w:cs="Times New Roman"/>
        </w:rPr>
        <w:t xml:space="preserve"> above.  Also indicate if you’d like follow-up.)</w:t>
      </w:r>
    </w:p>
    <w:p w:rsidR="00715996" w:rsidRPr="00962A81" w:rsidRDefault="00715996" w:rsidP="00715996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 xml:space="preserve">Top priorities for new or improved </w:t>
      </w:r>
      <w:del w:id="35" w:author="jose" w:date="2008-11-13T11:43:00Z">
        <w:r w:rsidRPr="00962A81" w:rsidDel="00083E09">
          <w:rPr>
            <w:rFonts w:ascii="Times New Roman" w:hAnsi="Times New Roman" w:cs="Times New Roman"/>
          </w:rPr>
          <w:delText xml:space="preserve">IT </w:delText>
        </w:r>
      </w:del>
      <w:ins w:id="36" w:author="jose" w:date="2008-11-13T11:43:00Z">
        <w:r w:rsidR="00083E09">
          <w:rPr>
            <w:rFonts w:ascii="Times New Roman" w:hAnsi="Times New Roman" w:cs="Times New Roman"/>
          </w:rPr>
          <w:t>technology</w:t>
        </w:r>
        <w:r w:rsidR="00083E09" w:rsidRPr="00962A81">
          <w:rPr>
            <w:rFonts w:ascii="Times New Roman" w:hAnsi="Times New Roman" w:cs="Times New Roman"/>
          </w:rPr>
          <w:t xml:space="preserve"> </w:t>
        </w:r>
      </w:ins>
      <w:r w:rsidRPr="00962A81">
        <w:rPr>
          <w:rFonts w:ascii="Times New Roman" w:hAnsi="Times New Roman" w:cs="Times New Roman"/>
        </w:rPr>
        <w:t xml:space="preserve">services </w:t>
      </w:r>
      <w:ins w:id="37" w:author="jose" w:date="2008-11-13T11:43:00Z">
        <w:r w:rsidR="00083E09">
          <w:rPr>
            <w:rFonts w:ascii="Times New Roman" w:hAnsi="Times New Roman" w:cs="Times New Roman"/>
          </w:rPr>
          <w:t xml:space="preserve">and support </w:t>
        </w:r>
      </w:ins>
      <w:r w:rsidRPr="00962A81">
        <w:rPr>
          <w:rFonts w:ascii="Times New Roman" w:hAnsi="Times New Roman" w:cs="Times New Roman"/>
        </w:rPr>
        <w:t>in the short term</w:t>
      </w:r>
    </w:p>
    <w:p w:rsidR="00715996" w:rsidRPr="00962A81" w:rsidRDefault="00715996" w:rsidP="00715996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 xml:space="preserve">Hopes for </w:t>
      </w:r>
      <w:del w:id="38" w:author="jose" w:date="2008-11-13T11:43:00Z">
        <w:r w:rsidRPr="00962A81" w:rsidDel="00083E09">
          <w:rPr>
            <w:rFonts w:ascii="Times New Roman" w:hAnsi="Times New Roman" w:cs="Times New Roman"/>
          </w:rPr>
          <w:delText xml:space="preserve">IT </w:delText>
        </w:r>
      </w:del>
      <w:ins w:id="39" w:author="jose" w:date="2008-11-13T11:43:00Z">
        <w:r w:rsidR="00083E09">
          <w:rPr>
            <w:rFonts w:ascii="Times New Roman" w:hAnsi="Times New Roman" w:cs="Times New Roman"/>
          </w:rPr>
          <w:t>technology</w:t>
        </w:r>
        <w:r w:rsidR="00083E09" w:rsidRPr="00962A81">
          <w:rPr>
            <w:rFonts w:ascii="Times New Roman" w:hAnsi="Times New Roman" w:cs="Times New Roman"/>
          </w:rPr>
          <w:t xml:space="preserve"> </w:t>
        </w:r>
      </w:ins>
      <w:r w:rsidRPr="00962A81">
        <w:rPr>
          <w:rFonts w:ascii="Times New Roman" w:hAnsi="Times New Roman" w:cs="Times New Roman"/>
        </w:rPr>
        <w:t>at UTEP in 5-10 years</w:t>
      </w:r>
    </w:p>
    <w:p w:rsidR="00DF1383" w:rsidRPr="00962A81" w:rsidRDefault="00DF1383" w:rsidP="00DF1383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 xml:space="preserve">- - - - - - - - - - - - - - </w:t>
      </w:r>
    </w:p>
    <w:p w:rsidR="00DF1383" w:rsidRPr="00962A81" w:rsidRDefault="00DF1383" w:rsidP="00DF1383">
      <w:p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Who to survey</w:t>
      </w:r>
    </w:p>
    <w:p w:rsidR="0032177A" w:rsidRPr="00962A81" w:rsidRDefault="00DF1383" w:rsidP="00DF1383">
      <w:p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ab/>
      </w:r>
      <w:del w:id="40" w:author="jose" w:date="2008-11-13T11:43:00Z">
        <w:r w:rsidR="0032177A" w:rsidRPr="00962A81" w:rsidDel="00083E09">
          <w:rPr>
            <w:rFonts w:ascii="Times New Roman" w:hAnsi="Times New Roman" w:cs="Times New Roman"/>
          </w:rPr>
          <w:delText>2</w:delText>
        </w:r>
      </w:del>
      <w:ins w:id="41" w:author="jose" w:date="2008-11-13T11:43:00Z">
        <w:r w:rsidR="00083E09">
          <w:rPr>
            <w:rFonts w:ascii="Times New Roman" w:hAnsi="Times New Roman" w:cs="Times New Roman"/>
          </w:rPr>
          <w:t>5</w:t>
        </w:r>
      </w:ins>
      <w:r w:rsidR="0032177A" w:rsidRPr="00962A81">
        <w:rPr>
          <w:rFonts w:ascii="Times New Roman" w:hAnsi="Times New Roman" w:cs="Times New Roman"/>
        </w:rPr>
        <w:t>% of the students</w:t>
      </w:r>
    </w:p>
    <w:p w:rsidR="00DF1383" w:rsidRPr="00962A81" w:rsidRDefault="00DF1383" w:rsidP="0032177A">
      <w:pPr>
        <w:ind w:firstLine="720"/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 xml:space="preserve">10% of the faculty </w:t>
      </w:r>
    </w:p>
    <w:p w:rsidR="00DF1383" w:rsidRPr="00962A81" w:rsidRDefault="00DF1383" w:rsidP="00DF1383">
      <w:pPr>
        <w:ind w:firstLine="720"/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10% of the staff</w:t>
      </w:r>
    </w:p>
    <w:p w:rsidR="00DF1383" w:rsidRPr="00962A81" w:rsidRDefault="00DF1383" w:rsidP="00DF1383">
      <w:pPr>
        <w:ind w:firstLine="720"/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100% of the division directors</w:t>
      </w:r>
    </w:p>
    <w:p w:rsidR="00DF1383" w:rsidRPr="00962A81" w:rsidRDefault="00DF1383" w:rsidP="00DF1383">
      <w:pPr>
        <w:ind w:firstLine="720"/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lastRenderedPageBreak/>
        <w:t xml:space="preserve">100% of the developers / power users / </w:t>
      </w:r>
      <w:del w:id="42" w:author="jose" w:date="2008-11-13T11:43:00Z">
        <w:r w:rsidRPr="00962A81" w:rsidDel="00083E09">
          <w:rPr>
            <w:rFonts w:ascii="Times New Roman" w:hAnsi="Times New Roman" w:cs="Times New Roman"/>
          </w:rPr>
          <w:delText>network managers</w:delText>
        </w:r>
      </w:del>
      <w:ins w:id="43" w:author="jose" w:date="2008-11-13T11:43:00Z">
        <w:r w:rsidR="00083E09">
          <w:rPr>
            <w:rFonts w:ascii="Times New Roman" w:hAnsi="Times New Roman" w:cs="Times New Roman"/>
          </w:rPr>
          <w:t>technology staff</w:t>
        </w:r>
      </w:ins>
    </w:p>
    <w:p w:rsidR="000426A2" w:rsidRPr="00962A81" w:rsidRDefault="000426A2" w:rsidP="00DF1383">
      <w:p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 xml:space="preserve">How to </w:t>
      </w:r>
      <w:proofErr w:type="gramStart"/>
      <w:r w:rsidRPr="00962A81">
        <w:rPr>
          <w:rFonts w:ascii="Times New Roman" w:hAnsi="Times New Roman" w:cs="Times New Roman"/>
        </w:rPr>
        <w:t>survey :</w:t>
      </w:r>
      <w:proofErr w:type="gramEnd"/>
    </w:p>
    <w:p w:rsidR="000426A2" w:rsidRPr="00962A81" w:rsidRDefault="000426A2" w:rsidP="00DF1383">
      <w:p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ab/>
        <w:t xml:space="preserve">Email plus Survey Monkey </w:t>
      </w:r>
      <w:ins w:id="44" w:author="jose" w:date="2008-11-13T11:45:00Z">
        <w:r w:rsidR="00083E09">
          <w:rPr>
            <w:rFonts w:ascii="Times New Roman" w:hAnsi="Times New Roman" w:cs="Times New Roman"/>
          </w:rPr>
          <w:t>Survey Monkey preferred method and get assistance from CIERP</w:t>
        </w:r>
      </w:ins>
      <w:r w:rsidRPr="00962A81">
        <w:rPr>
          <w:rFonts w:ascii="Times New Roman" w:hAnsi="Times New Roman" w:cs="Times New Roman"/>
        </w:rPr>
        <w:t xml:space="preserve">?  </w:t>
      </w:r>
      <w:proofErr w:type="gramStart"/>
      <w:r w:rsidRPr="00962A81">
        <w:rPr>
          <w:rFonts w:ascii="Times New Roman" w:hAnsi="Times New Roman" w:cs="Times New Roman"/>
        </w:rPr>
        <w:t>or</w:t>
      </w:r>
      <w:proofErr w:type="gramEnd"/>
      <w:r w:rsidRPr="00962A81">
        <w:rPr>
          <w:rFonts w:ascii="Times New Roman" w:hAnsi="Times New Roman" w:cs="Times New Roman"/>
        </w:rPr>
        <w:t xml:space="preserve"> paper?  </w:t>
      </w:r>
      <w:proofErr w:type="gramStart"/>
      <w:r w:rsidRPr="00962A81">
        <w:rPr>
          <w:rFonts w:ascii="Times New Roman" w:hAnsi="Times New Roman" w:cs="Times New Roman"/>
        </w:rPr>
        <w:t>or</w:t>
      </w:r>
      <w:proofErr w:type="gramEnd"/>
      <w:r w:rsidRPr="00962A81">
        <w:rPr>
          <w:rFonts w:ascii="Times New Roman" w:hAnsi="Times New Roman" w:cs="Times New Roman"/>
        </w:rPr>
        <w:t xml:space="preserve"> focus groups</w:t>
      </w:r>
      <w:ins w:id="45" w:author="jose" w:date="2008-11-13T11:44:00Z">
        <w:r w:rsidR="00083E09">
          <w:rPr>
            <w:rFonts w:ascii="Times New Roman" w:hAnsi="Times New Roman" w:cs="Times New Roman"/>
          </w:rPr>
          <w:t xml:space="preserve"> of 10 </w:t>
        </w:r>
        <w:r w:rsidR="00083E09">
          <w:rPr>
            <w:rFonts w:ascii="Times New Roman" w:hAnsi="Times New Roman" w:cs="Times New Roman"/>
          </w:rPr>
          <w:t>–</w:t>
        </w:r>
        <w:r w:rsidR="00083E09">
          <w:rPr>
            <w:rFonts w:ascii="Times New Roman" w:hAnsi="Times New Roman" w:cs="Times New Roman"/>
          </w:rPr>
          <w:t xml:space="preserve"> one for faculty, students, and one for staff </w:t>
        </w:r>
        <w:r w:rsidR="00083E09">
          <w:rPr>
            <w:rFonts w:ascii="Times New Roman" w:hAnsi="Times New Roman" w:cs="Times New Roman"/>
          </w:rPr>
          <w:t>–</w:t>
        </w:r>
        <w:r w:rsidR="00083E09">
          <w:rPr>
            <w:rFonts w:ascii="Times New Roman" w:hAnsi="Times New Roman" w:cs="Times New Roman"/>
          </w:rPr>
          <w:t xml:space="preserve"> do the focus groups before the survey</w:t>
        </w:r>
      </w:ins>
      <w:r w:rsidRPr="00962A81">
        <w:rPr>
          <w:rFonts w:ascii="Times New Roman" w:hAnsi="Times New Roman" w:cs="Times New Roman"/>
        </w:rPr>
        <w:t>?</w:t>
      </w:r>
    </w:p>
    <w:sectPr w:rsidR="000426A2" w:rsidRPr="00962A81" w:rsidSect="006328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C0777"/>
    <w:multiLevelType w:val="hybridMultilevel"/>
    <w:tmpl w:val="4FA4D930"/>
    <w:lvl w:ilvl="0" w:tplc="8B9083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A7290"/>
    <w:multiLevelType w:val="hybridMultilevel"/>
    <w:tmpl w:val="2BCEE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650C58"/>
    <w:multiLevelType w:val="hybridMultilevel"/>
    <w:tmpl w:val="0FE04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ED3B35"/>
    <w:multiLevelType w:val="hybridMultilevel"/>
    <w:tmpl w:val="0F9E6C18"/>
    <w:lvl w:ilvl="0" w:tplc="9F8C592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2C3F6F"/>
    <w:multiLevelType w:val="hybridMultilevel"/>
    <w:tmpl w:val="873A28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54731E"/>
    <w:multiLevelType w:val="hybridMultilevel"/>
    <w:tmpl w:val="3342C1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667828"/>
    <w:multiLevelType w:val="hybridMultilevel"/>
    <w:tmpl w:val="8BEE9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9601E1"/>
    <w:multiLevelType w:val="hybridMultilevel"/>
    <w:tmpl w:val="3DC2B8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compat/>
  <w:rsids>
    <w:rsidRoot w:val="000821E3"/>
    <w:rsid w:val="000426A2"/>
    <w:rsid w:val="000821E3"/>
    <w:rsid w:val="00083E09"/>
    <w:rsid w:val="0012452B"/>
    <w:rsid w:val="00127352"/>
    <w:rsid w:val="001F226C"/>
    <w:rsid w:val="0032177A"/>
    <w:rsid w:val="0056358C"/>
    <w:rsid w:val="005E4E26"/>
    <w:rsid w:val="00632877"/>
    <w:rsid w:val="006B6F86"/>
    <w:rsid w:val="006D0A43"/>
    <w:rsid w:val="00715996"/>
    <w:rsid w:val="00791D91"/>
    <w:rsid w:val="00870531"/>
    <w:rsid w:val="00962A81"/>
    <w:rsid w:val="00B72FF1"/>
    <w:rsid w:val="00BB3CEA"/>
    <w:rsid w:val="00BC688F"/>
    <w:rsid w:val="00BE7909"/>
    <w:rsid w:val="00BF0D7C"/>
    <w:rsid w:val="00C14383"/>
    <w:rsid w:val="00CE1804"/>
    <w:rsid w:val="00DF1383"/>
    <w:rsid w:val="00E46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877"/>
  </w:style>
  <w:style w:type="paragraph" w:styleId="Heading1">
    <w:name w:val="heading 1"/>
    <w:basedOn w:val="Normal"/>
    <w:next w:val="Normal"/>
    <w:link w:val="Heading1Char"/>
    <w:uiPriority w:val="9"/>
    <w:qFormat/>
    <w:rsid w:val="000821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821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821E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821E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821E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821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821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4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38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1438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Science</Company>
  <LinksUpToDate>false</LinksUpToDate>
  <CharactersWithSpaces>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Nigel Ward</dc:creator>
  <cp:keywords/>
  <dc:description/>
  <cp:lastModifiedBy>jose</cp:lastModifiedBy>
  <cp:revision>19</cp:revision>
  <cp:lastPrinted>2008-11-11T18:06:00Z</cp:lastPrinted>
  <dcterms:created xsi:type="dcterms:W3CDTF">2008-11-11T17:39:00Z</dcterms:created>
  <dcterms:modified xsi:type="dcterms:W3CDTF">2008-11-13T18:46:00Z</dcterms:modified>
</cp:coreProperties>
</file>